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0"/>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0"/>
      <w:r w:rsidR="00307A1C">
        <w:rPr>
          <w:rStyle w:val="Odkaznakomentr"/>
          <w:rFonts w:ascii="Times New Roman" w:eastAsia="Times New Roman" w:hAnsi="Times New Roman"/>
          <w:lang w:val="x-none" w:eastAsia="x-none"/>
        </w:rPr>
        <w:commentReference w:id="0"/>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1"/>
      <w:r w:rsidR="00001C96" w:rsidRPr="00E65D00">
        <w:rPr>
          <w:sz w:val="22"/>
          <w:szCs w:val="22"/>
        </w:rPr>
        <w:t>príslušnej</w:t>
      </w:r>
      <w:r w:rsidR="0043627B" w:rsidRPr="00E65D00">
        <w:rPr>
          <w:sz w:val="22"/>
          <w:szCs w:val="22"/>
        </w:rPr>
        <w:t xml:space="preserve"> </w:t>
      </w:r>
      <w:commentRangeEnd w:id="1"/>
      <w:r w:rsidR="005241A3" w:rsidRPr="00E65D00">
        <w:rPr>
          <w:rStyle w:val="Odkaznakomentr"/>
          <w:rFonts w:eastAsia="Times New Roman"/>
          <w:sz w:val="22"/>
          <w:szCs w:val="22"/>
          <w:lang w:val="x-none" w:eastAsia="x-none"/>
        </w:rPr>
        <w:commentReference w:id="1"/>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79511F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205F39" w:rsidRPr="00F05C74">
        <w:rPr>
          <w:sz w:val="22"/>
          <w:szCs w:val="22"/>
        </w:rPr>
        <w:t>pričom 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14DB9E3F"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w:t>
      </w:r>
      <w:ins w:id="2" w:author="Autor">
        <w:r w:rsidR="00907BD9">
          <w:rPr>
            <w:sz w:val="22"/>
            <w:szCs w:val="22"/>
          </w:rPr>
          <w:t>,</w:t>
        </w:r>
      </w:ins>
      <w:r w:rsidR="00B0411F" w:rsidRPr="00E65D00">
        <w:rPr>
          <w:sz w:val="22"/>
          <w:szCs w:val="22"/>
        </w:rPr>
        <w:t xml:space="preserve"> </w:t>
      </w:r>
      <w:ins w:id="3" w:author="Autor">
        <w:r w:rsidR="00E430F7">
          <w:rPr>
            <w:sz w:val="22"/>
            <w:szCs w:val="22"/>
          </w:rPr>
          <w:t xml:space="preserve">u ktorých je potrebné pokračovať v </w:t>
        </w:r>
      </w:ins>
      <w:del w:id="4" w:author="Autor">
        <w:r w:rsidR="00B0411F" w:rsidRPr="00E65D00" w:rsidDel="00E430F7">
          <w:rPr>
            <w:sz w:val="22"/>
            <w:szCs w:val="22"/>
          </w:rPr>
          <w:delText xml:space="preserve">na samostatnú </w:delText>
        </w:r>
      </w:del>
      <w:r w:rsidR="00B0411F" w:rsidRPr="00E65D00">
        <w:rPr>
          <w:sz w:val="22"/>
          <w:szCs w:val="22"/>
        </w:rPr>
        <w:t>kontrol</w:t>
      </w:r>
      <w:del w:id="5" w:author="Autor">
        <w:r w:rsidR="00B0411F" w:rsidRPr="00E65D00" w:rsidDel="00E430F7">
          <w:rPr>
            <w:sz w:val="22"/>
            <w:szCs w:val="22"/>
          </w:rPr>
          <w:delText>u</w:delText>
        </w:r>
      </w:del>
      <w:ins w:id="6" w:author="Autor">
        <w:r w:rsidR="00E430F7">
          <w:rPr>
            <w:sz w:val="22"/>
            <w:szCs w:val="22"/>
          </w:rPr>
          <w:t>e</w:t>
        </w:r>
      </w:ins>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3AED30E7"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215E422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7"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7"/>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8A61057"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77777777"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7510D9">
      <w:pPr>
        <w:pStyle w:val="Odsekzoznamu1"/>
        <w:spacing w:line="276" w:lineRule="auto"/>
        <w:rPr>
          <w:sz w:val="22"/>
          <w:szCs w:val="22"/>
        </w:rPr>
      </w:pPr>
    </w:p>
    <w:p w14:paraId="073C285F" w14:textId="77777777"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54653462"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 xml:space="preserve">kovaných </w:t>
      </w:r>
      <w:r w:rsidR="00B94450">
        <w:rPr>
          <w:sz w:val="22"/>
          <w:szCs w:val="22"/>
        </w:rPr>
        <w:lastRenderedPageBreak/>
        <w:t>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65E3133"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8"/>
      <w:r w:rsidRPr="00E65D00">
        <w:rPr>
          <w:sz w:val="22"/>
          <w:szCs w:val="22"/>
        </w:rPr>
        <w:t xml:space="preserve">o túto sumu zároveň znižuje NFP ako celok; </w:t>
      </w:r>
      <w:commentRangeEnd w:id="8"/>
      <w:r w:rsidRPr="00E65D00">
        <w:rPr>
          <w:rStyle w:val="Odkaznakomentr"/>
          <w:rFonts w:ascii="Calibri" w:hAnsi="Calibri"/>
          <w:sz w:val="22"/>
          <w:szCs w:val="22"/>
          <w:lang w:eastAsia="en-US"/>
        </w:rPr>
        <w:commentReference w:id="8"/>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9"/>
      <w:r w:rsidRPr="00E65D00">
        <w:rPr>
          <w:sz w:val="22"/>
          <w:szCs w:val="22"/>
        </w:rPr>
        <w:t>o túto sumu zároveň znižuje Prijímateľovi NFP ako celok</w:t>
      </w:r>
      <w:commentRangeEnd w:id="9"/>
      <w:r w:rsidRPr="00E65D00">
        <w:rPr>
          <w:rStyle w:val="Odkaznakomentr"/>
          <w:rFonts w:ascii="Calibri" w:hAnsi="Calibri"/>
          <w:sz w:val="22"/>
          <w:szCs w:val="22"/>
          <w:lang w:eastAsia="en-US"/>
        </w:rPr>
        <w:commentReference w:id="9"/>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5269CF40"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w:t>
      </w:r>
      <w:ins w:id="10" w:author="Autor">
        <w:r w:rsidR="00C05BE1">
          <w:rPr>
            <w:sz w:val="22"/>
            <w:szCs w:val="22"/>
          </w:rPr>
          <w:t>, u</w:t>
        </w:r>
        <w:r w:rsidR="00E430F7">
          <w:rPr>
            <w:sz w:val="22"/>
            <w:szCs w:val="22"/>
          </w:rPr>
          <w:t xml:space="preserve"> ktorých je potrebné pokračovať v </w:t>
        </w:r>
      </w:ins>
      <w:del w:id="11" w:author="Autor">
        <w:r w:rsidR="00BF0C28" w:rsidRPr="00E65D00" w:rsidDel="00E430F7">
          <w:rPr>
            <w:sz w:val="22"/>
            <w:szCs w:val="22"/>
          </w:rPr>
          <w:delText xml:space="preserve">na samostatnú </w:delText>
        </w:r>
      </w:del>
      <w:r w:rsidR="00BF0C28" w:rsidRPr="00E65D00">
        <w:rPr>
          <w:sz w:val="22"/>
          <w:szCs w:val="22"/>
        </w:rPr>
        <w:t>kontrol</w:t>
      </w:r>
      <w:del w:id="12" w:author="Autor">
        <w:r w:rsidR="00BF0C28" w:rsidRPr="00E65D00" w:rsidDel="00E430F7">
          <w:rPr>
            <w:sz w:val="22"/>
            <w:szCs w:val="22"/>
          </w:rPr>
          <w:delText>u</w:delText>
        </w:r>
      </w:del>
      <w:ins w:id="13" w:author="Autor">
        <w:r w:rsidR="00E430F7">
          <w:rPr>
            <w:sz w:val="22"/>
            <w:szCs w:val="22"/>
          </w:rPr>
          <w:t>e</w:t>
        </w:r>
      </w:ins>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lastRenderedPageBreak/>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357FAF0" w14:textId="77777777" w:rsidR="006B7FCA" w:rsidRPr="00F05C74" w:rsidRDefault="006B7FCA" w:rsidP="006B7FCA">
      <w:pPr>
        <w:pStyle w:val="Odsekzoznamu1"/>
        <w:numPr>
          <w:ilvl w:val="0"/>
          <w:numId w:val="59"/>
        </w:numPr>
        <w:spacing w:after="120" w:line="276" w:lineRule="auto"/>
        <w:jc w:val="both"/>
        <w:rP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skúmania. </w:t>
      </w: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18EF8B72"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D62ED2"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relevantnými právnymi predpismi</w:t>
      </w:r>
      <w:r w:rsidR="003D3FC0" w:rsidRPr="00F05C74">
        <w:rPr>
          <w:sz w:val="22"/>
          <w:szCs w:val="22"/>
        </w:rPr>
        <w:t xml:space="preserve"> a </w:t>
      </w:r>
      <w:r w:rsidR="006B7FCA" w:rsidRPr="00F05C74">
        <w:rPr>
          <w:sz w:val="22"/>
          <w:szCs w:val="22"/>
        </w:rPr>
        <w:t>inými</w:t>
      </w:r>
      <w:r w:rsidR="003D3FC0" w:rsidRPr="00F05C74">
        <w:rPr>
          <w:sz w:val="22"/>
          <w:szCs w:val="22"/>
        </w:rPr>
        <w:t xml:space="preserve"> dokumentmi Poskytovateľa</w:t>
      </w:r>
      <w:r w:rsidR="00850C22" w:rsidRPr="00F05C74">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5B855F2F"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Pr="00F05C74">
        <w:rPr>
          <w:sz w:val="22"/>
          <w:szCs w:val="22"/>
        </w:rPr>
        <w:t xml:space="preserve"> </w:t>
      </w:r>
      <w:r w:rsidR="00DA2540" w:rsidRPr="00F05C74">
        <w:rPr>
          <w:sz w:val="22"/>
          <w:szCs w:val="22"/>
        </w:rPr>
        <w:t xml:space="preserve">pozastaví </w:t>
      </w:r>
      <w:r w:rsidRPr="00F05C74">
        <w:rPr>
          <w:sz w:val="22"/>
          <w:szCs w:val="22"/>
        </w:rPr>
        <w:t xml:space="preserve">alebo </w:t>
      </w:r>
      <w:r w:rsidR="00B0411F" w:rsidRPr="00F05C74">
        <w:rPr>
          <w:sz w:val="22"/>
          <w:szCs w:val="22"/>
        </w:rPr>
        <w:t>vyčlení časť deklarovaných výdavkov</w:t>
      </w:r>
      <w:ins w:id="14" w:author="Autor">
        <w:r w:rsidR="00455A94">
          <w:rPr>
            <w:sz w:val="22"/>
            <w:szCs w:val="22"/>
          </w:rPr>
          <w:t>,</w:t>
        </w:r>
        <w:bookmarkStart w:id="15" w:name="_GoBack"/>
        <w:bookmarkEnd w:id="15"/>
        <w:r w:rsidR="00E430F7">
          <w:rPr>
            <w:sz w:val="22"/>
            <w:szCs w:val="22"/>
          </w:rPr>
          <w:t xml:space="preserve"> u ktorých je potrebné pokračovať v</w:t>
        </w:r>
      </w:ins>
      <w:del w:id="16" w:author="Autor">
        <w:r w:rsidR="00B0411F" w:rsidRPr="00F05C74" w:rsidDel="00E430F7">
          <w:rPr>
            <w:sz w:val="22"/>
            <w:szCs w:val="22"/>
          </w:rPr>
          <w:delText xml:space="preserve"> na samostatnú</w:delText>
        </w:r>
      </w:del>
      <w:r w:rsidR="00B0411F" w:rsidRPr="00F05C74">
        <w:rPr>
          <w:sz w:val="22"/>
          <w:szCs w:val="22"/>
        </w:rPr>
        <w:t xml:space="preserve"> kontrol</w:t>
      </w:r>
      <w:del w:id="17" w:author="Autor">
        <w:r w:rsidR="00B0411F" w:rsidRPr="00F05C74" w:rsidDel="00E430F7">
          <w:rPr>
            <w:sz w:val="22"/>
            <w:szCs w:val="22"/>
          </w:rPr>
          <w:delText>u</w:delText>
        </w:r>
      </w:del>
      <w:ins w:id="18" w:author="Autor">
        <w:r w:rsidR="00E430F7">
          <w:rPr>
            <w:sz w:val="22"/>
            <w:szCs w:val="22"/>
          </w:rPr>
          <w:t>e</w:t>
        </w:r>
      </w:ins>
      <w:r w:rsidRPr="00F05C74">
        <w:rPr>
          <w:sz w:val="22"/>
          <w:szCs w:val="22"/>
        </w:rPr>
        <w:t>, 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r w:rsidRPr="00F05C74">
        <w:rPr>
          <w:sz w:val="22"/>
          <w:szCs w:val="22"/>
        </w:rPr>
        <w:t xml:space="preserve">. Prijímateľovi vznikne nárok na vyplatenie platby iba </w:t>
      </w:r>
      <w:r w:rsidRPr="00F05C74">
        <w:rPr>
          <w:sz w:val="22"/>
          <w:szCs w:val="22"/>
        </w:rPr>
        <w:lastRenderedPageBreak/>
        <w:t xml:space="preserve">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413DD711"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lastRenderedPageBreak/>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19"/>
      <w:commentRangeStart w:id="20"/>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19"/>
      <w:commentRangeEnd w:id="20"/>
      <w:r w:rsidRPr="00802C1A">
        <w:rPr>
          <w:rStyle w:val="Odkaznakomentr"/>
          <w:sz w:val="22"/>
          <w:szCs w:val="22"/>
        </w:rPr>
        <w:commentReference w:id="19"/>
      </w:r>
      <w:r w:rsidR="005241A3" w:rsidRPr="00E65D00">
        <w:rPr>
          <w:rStyle w:val="Odkaznakomentr"/>
          <w:rFonts w:eastAsia="Times New Roman"/>
          <w:sz w:val="22"/>
          <w:szCs w:val="22"/>
          <w:lang w:val="x-none" w:eastAsia="x-none"/>
        </w:rPr>
        <w:commentReference w:id="20"/>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7510D9">
      <w:pPr>
        <w:pStyle w:val="Odsekzoznamu1"/>
        <w:spacing w:after="120" w:line="276" w:lineRule="auto"/>
        <w:jc w:val="both"/>
        <w:rPr>
          <w:color w:val="000000"/>
          <w:sz w:val="22"/>
          <w:szCs w:val="22"/>
        </w:rPr>
      </w:pPr>
    </w:p>
    <w:p w14:paraId="19F32245"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8" w:author="Autor" w:initials="A">
    <w:p w14:paraId="7852D6DA" w14:textId="765511CD" w:rsidR="00244DBA" w:rsidRDefault="00244DBA" w:rsidP="00244DBA">
      <w:pPr>
        <w:pStyle w:val="Textkomentra"/>
      </w:pPr>
      <w:r>
        <w:rPr>
          <w:rStyle w:val="Odkaznakomentr"/>
        </w:rPr>
        <w:annotationRef/>
      </w:r>
      <w:r w:rsidR="00EC429C">
        <w:t xml:space="preserve">Ide o sankciu za to, že </w:t>
      </w:r>
      <w:proofErr w:type="spellStart"/>
      <w:r w:rsidR="00EC429C">
        <w:t>P</w:t>
      </w:r>
      <w:r w:rsidR="0031505C">
        <w:rPr>
          <w:lang w:val="sk-SK"/>
        </w:rPr>
        <w:t>r</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9"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19"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20"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768133" w15:done="0"/>
  <w15:commentEx w15:paraId="65473897" w15:done="0"/>
  <w15:commentEx w15:paraId="7852D6DA" w15:done="0"/>
  <w15:commentEx w15:paraId="1D095133" w15:done="0"/>
  <w15:commentEx w15:paraId="4036B84C" w15:done="0"/>
  <w15:commentEx w15:paraId="097CC9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768133" w16cid:durableId="1FFB1691"/>
  <w16cid:commentId w16cid:paraId="65473897" w16cid:durableId="1FFB1692"/>
  <w16cid:commentId w16cid:paraId="7852D6DA" w16cid:durableId="1FFB1693"/>
  <w16cid:commentId w16cid:paraId="1D095133" w16cid:durableId="1FFB1694"/>
  <w16cid:commentId w16cid:paraId="4036B84C" w16cid:durableId="1FFB1695"/>
  <w16cid:commentId w16cid:paraId="097CC981" w16cid:durableId="1FFB16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41DD5" w14:textId="77777777" w:rsidR="00B20783" w:rsidRDefault="00B20783" w:rsidP="00107570">
      <w:pPr>
        <w:spacing w:after="0" w:line="240" w:lineRule="auto"/>
      </w:pPr>
      <w:r>
        <w:separator/>
      </w:r>
    </w:p>
  </w:endnote>
  <w:endnote w:type="continuationSeparator" w:id="0">
    <w:p w14:paraId="74CF52FF" w14:textId="77777777" w:rsidR="00B20783" w:rsidRDefault="00B20783" w:rsidP="00107570">
      <w:pPr>
        <w:spacing w:after="0" w:line="240" w:lineRule="auto"/>
      </w:pPr>
      <w:r>
        <w:continuationSeparator/>
      </w:r>
    </w:p>
  </w:endnote>
  <w:endnote w:type="continuationNotice" w:id="1">
    <w:p w14:paraId="09E697D3" w14:textId="77777777" w:rsidR="00B20783" w:rsidRDefault="00B20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0147" w14:textId="0B4E9701"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455A94">
      <w:rPr>
        <w:b/>
        <w:bCs/>
        <w:noProof/>
        <w:sz w:val="22"/>
        <w:szCs w:val="22"/>
      </w:rPr>
      <w:t>6</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455A94">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2CDF" w14:textId="2907CDD8"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907BD9">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907BD9">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C505C" w14:textId="77777777" w:rsidR="00B20783" w:rsidRDefault="00B20783" w:rsidP="00107570">
      <w:pPr>
        <w:spacing w:after="0" w:line="240" w:lineRule="auto"/>
      </w:pPr>
      <w:r>
        <w:separator/>
      </w:r>
    </w:p>
  </w:footnote>
  <w:footnote w:type="continuationSeparator" w:id="0">
    <w:p w14:paraId="3341A5DC" w14:textId="77777777" w:rsidR="00B20783" w:rsidRDefault="00B20783" w:rsidP="00107570">
      <w:pPr>
        <w:spacing w:after="0" w:line="240" w:lineRule="auto"/>
      </w:pPr>
      <w:r>
        <w:continuationSeparator/>
      </w:r>
    </w:p>
  </w:footnote>
  <w:footnote w:type="continuationNotice" w:id="1">
    <w:p w14:paraId="14762F73" w14:textId="77777777" w:rsidR="00B20783" w:rsidRDefault="00B2078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505C"/>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55A94"/>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3761"/>
    <w:rsid w:val="008674DD"/>
    <w:rsid w:val="00867FA2"/>
    <w:rsid w:val="008776F4"/>
    <w:rsid w:val="00882CD8"/>
    <w:rsid w:val="008A0952"/>
    <w:rsid w:val="008A2ABD"/>
    <w:rsid w:val="008A3D9C"/>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2FD2"/>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2359"/>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0783"/>
    <w:rsid w:val="00B235CF"/>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0E2E"/>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0C50"/>
    <w:rsid w:val="00DF170B"/>
    <w:rsid w:val="00DF29CC"/>
    <w:rsid w:val="00DF73C9"/>
    <w:rsid w:val="00DF79E8"/>
    <w:rsid w:val="00DF7A41"/>
    <w:rsid w:val="00E04D60"/>
    <w:rsid w:val="00E05099"/>
    <w:rsid w:val="00E12886"/>
    <w:rsid w:val="00E2081E"/>
    <w:rsid w:val="00E254C4"/>
    <w:rsid w:val="00E267F7"/>
    <w:rsid w:val="00E272EE"/>
    <w:rsid w:val="00E31169"/>
    <w:rsid w:val="00E3137D"/>
    <w:rsid w:val="00E342C5"/>
    <w:rsid w:val="00E37CE9"/>
    <w:rsid w:val="00E4266E"/>
    <w:rsid w:val="00E430F7"/>
    <w:rsid w:val="00E50515"/>
    <w:rsid w:val="00E642C1"/>
    <w:rsid w:val="00E65D00"/>
    <w:rsid w:val="00E762EF"/>
    <w:rsid w:val="00E84130"/>
    <w:rsid w:val="00E95A3E"/>
    <w:rsid w:val="00EA3F08"/>
    <w:rsid w:val="00EA5002"/>
    <w:rsid w:val="00EB129D"/>
    <w:rsid w:val="00EC0061"/>
    <w:rsid w:val="00EC3D1A"/>
    <w:rsid w:val="00EC429C"/>
    <w:rsid w:val="00EC527C"/>
    <w:rsid w:val="00ED3D33"/>
    <w:rsid w:val="00EE40F3"/>
    <w:rsid w:val="00EE7A0A"/>
    <w:rsid w:val="00EF6C43"/>
    <w:rsid w:val="00EF7588"/>
    <w:rsid w:val="00EF7DCB"/>
    <w:rsid w:val="00F02459"/>
    <w:rsid w:val="00F03CB6"/>
    <w:rsid w:val="00F05C74"/>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6F654-A975-43D2-A29B-03DDA2107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3872</Words>
  <Characters>22073</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2019-01-29T17:15:00Z</dcterms:created>
  <dcterms:modified xsi:type="dcterms:W3CDTF">2019-03-20T08:26:00Z</dcterms:modified>
</cp:coreProperties>
</file>